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09F9F95F" w14:textId="057D8A66" w:rsidR="005C34B1" w:rsidRPr="0025035A" w:rsidRDefault="00344B92" w:rsidP="00273D32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</w:t>
                            </w:r>
                          </w:p>
                          <w:p w14:paraId="27E1DFB3" w14:textId="38EDED0F" w:rsidR="001A72E0" w:rsidRPr="0025035A" w:rsidRDefault="00CD7D9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866A66" w:rsidRPr="004A102A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tdeaton@idoa.in.gov</w:t>
                              </w:r>
                            </w:hyperlink>
                            <w:r w:rsidR="00866A6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09F9F95F" w14:textId="057D8A66" w:rsidR="005C34B1" w:rsidRPr="0025035A" w:rsidRDefault="00344B92" w:rsidP="00273D32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Teresa Deaton-Reese</w:t>
                      </w:r>
                    </w:p>
                    <w:p w14:paraId="27E1DFB3" w14:textId="38EDED0F" w:rsidR="001A72E0" w:rsidRPr="0025035A" w:rsidRDefault="00CD7D91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866A66" w:rsidRPr="004A102A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tdeaton@idoa.in.gov</w:t>
                        </w:r>
                      </w:hyperlink>
                      <w:r w:rsidR="00866A66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48F8BF26" w:rsidR="003D1E61" w:rsidRPr="0025035A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965C4A" w:rsidRPr="0025035A">
        <w:rPr>
          <w:rFonts w:asciiTheme="minorHAnsi" w:hAnsiTheme="minorHAnsi" w:cstheme="minorHAnsi"/>
          <w:b/>
          <w:bCs/>
          <w:sz w:val="24"/>
          <w:szCs w:val="24"/>
        </w:rPr>
        <w:t>P 23-7</w:t>
      </w:r>
      <w:r w:rsidR="0038520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</w:p>
    <w:p w14:paraId="04BAEB41" w14:textId="77777777" w:rsidR="00CD7D91" w:rsidRDefault="005C34B1" w:rsidP="00344B92">
      <w:pPr>
        <w:pStyle w:val="NoSpacing"/>
        <w:jc w:val="center"/>
        <w:rPr>
          <w:ins w:id="0" w:author="Deaton, Teresa" w:date="2023-03-16T11:30:00Z"/>
          <w:rFonts w:asciiTheme="minorHAnsi" w:hAnsiTheme="minorHAnsi" w:cstheme="minorHAnsi"/>
          <w:sz w:val="24"/>
          <w:szCs w:val="24"/>
        </w:rPr>
      </w:pPr>
      <w:r w:rsidRPr="0025035A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25035A">
        <w:rPr>
          <w:rFonts w:asciiTheme="minorHAnsi" w:hAnsiTheme="minorHAnsi" w:cstheme="minorHAnsi"/>
          <w:sz w:val="24"/>
          <w:szCs w:val="24"/>
        </w:rPr>
        <w:t xml:space="preserve">  </w:t>
      </w:r>
      <w:ins w:id="1" w:author="Deaton, Teresa" w:date="2023-03-16T11:30:00Z">
        <w:r w:rsidR="00CD7D91">
          <w:rPr>
            <w:rFonts w:asciiTheme="minorHAnsi" w:hAnsiTheme="minorHAnsi" w:cstheme="minorHAnsi"/>
            <w:sz w:val="24"/>
            <w:szCs w:val="24"/>
          </w:rPr>
          <w:t>Juvenile Food Service</w:t>
        </w:r>
      </w:ins>
    </w:p>
    <w:p w14:paraId="0F549549" w14:textId="3FA3A9EE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del w:id="2" w:author="Deaton, Teresa" w:date="2023-03-16T11:30:00Z">
        <w:r w:rsidDel="00CD7D91">
          <w:rPr>
            <w:rFonts w:asciiTheme="minorHAnsi" w:hAnsiTheme="minorHAnsi" w:cstheme="minorHAnsi"/>
            <w:sz w:val="24"/>
            <w:szCs w:val="24"/>
          </w:rPr>
          <w:delText>Pharmacy Management Services</w:delText>
        </w:r>
      </w:del>
    </w:p>
    <w:p w14:paraId="12403A4D" w14:textId="77777777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</w:p>
    <w:p w14:paraId="3AEFBFD3" w14:textId="4FFF01E4" w:rsidR="00FA711F" w:rsidRPr="001A72E0" w:rsidRDefault="009D43FC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6BDC0EF" w:rsidR="00FA711F" w:rsidRPr="0025035A" w:rsidRDefault="00385206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April </w:t>
      </w:r>
      <w:r w:rsidR="00866A66">
        <w:rPr>
          <w:rFonts w:asciiTheme="minorHAnsi" w:hAnsiTheme="minorHAnsi" w:cstheme="minorHAnsi"/>
          <w:b/>
          <w:sz w:val="24"/>
          <w:szCs w:val="24"/>
        </w:rPr>
        <w:t>14</w:t>
      </w:r>
      <w:r w:rsidR="00344B92">
        <w:rPr>
          <w:rFonts w:asciiTheme="minorHAnsi" w:hAnsiTheme="minorHAnsi" w:cstheme="minorHAnsi"/>
          <w:b/>
          <w:sz w:val="24"/>
          <w:szCs w:val="24"/>
        </w:rPr>
        <w:t>, 2023 by</w:t>
      </w:r>
      <w:r w:rsidR="00B93390" w:rsidRPr="0025035A">
        <w:rPr>
          <w:rFonts w:asciiTheme="minorHAnsi" w:hAnsiTheme="minorHAnsi" w:cstheme="minorHAnsi"/>
          <w:b/>
          <w:sz w:val="24"/>
          <w:szCs w:val="24"/>
        </w:rPr>
        <w:t xml:space="preserve"> 3:00 PM ET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CD7D91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0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59A0BED0" w:rsidR="00861975" w:rsidRPr="0025035A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8911BD" w:rsidRPr="0025035A">
        <w:rPr>
          <w:rFonts w:asciiTheme="minorHAnsi" w:hAnsiTheme="minorHAnsi" w:cstheme="minorHAnsi"/>
          <w:b/>
          <w:bCs/>
          <w:sz w:val="24"/>
          <w:szCs w:val="24"/>
        </w:rPr>
        <w:t>P 23-</w:t>
      </w:r>
      <w:r w:rsidR="00344B92">
        <w:rPr>
          <w:rFonts w:asciiTheme="minorHAnsi" w:hAnsiTheme="minorHAnsi" w:cstheme="minorHAnsi"/>
          <w:b/>
          <w:bCs/>
          <w:sz w:val="24"/>
          <w:szCs w:val="24"/>
        </w:rPr>
        <w:t>74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5035A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6167816">
    <w:abstractNumId w:val="8"/>
  </w:num>
  <w:num w:numId="2" w16cid:durableId="186335421">
    <w:abstractNumId w:val="6"/>
  </w:num>
  <w:num w:numId="3" w16cid:durableId="460617589">
    <w:abstractNumId w:val="0"/>
  </w:num>
  <w:num w:numId="4" w16cid:durableId="1378506489">
    <w:abstractNumId w:val="5"/>
  </w:num>
  <w:num w:numId="5" w16cid:durableId="1566644207">
    <w:abstractNumId w:val="3"/>
  </w:num>
  <w:num w:numId="6" w16cid:durableId="1214384948">
    <w:abstractNumId w:val="7"/>
  </w:num>
  <w:num w:numId="7" w16cid:durableId="507407770">
    <w:abstractNumId w:val="9"/>
  </w:num>
  <w:num w:numId="8" w16cid:durableId="1514831617">
    <w:abstractNumId w:val="1"/>
  </w:num>
  <w:num w:numId="9" w16cid:durableId="1989704351">
    <w:abstractNumId w:val="4"/>
  </w:num>
  <w:num w:numId="10" w16cid:durableId="55335097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aton, Teresa">
    <w15:presenceInfo w15:providerId="AD" w15:userId="S::tdeaton@idoa.IN.gov::74c1d8e3-b1b9-444b-9896-d97001523c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04D62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B4FBD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035A"/>
    <w:rsid w:val="00251D8C"/>
    <w:rsid w:val="00270020"/>
    <w:rsid w:val="00273D32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4B92"/>
    <w:rsid w:val="00346F2B"/>
    <w:rsid w:val="00356F99"/>
    <w:rsid w:val="00363D3B"/>
    <w:rsid w:val="003843AC"/>
    <w:rsid w:val="00385206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774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66A66"/>
    <w:rsid w:val="008762E8"/>
    <w:rsid w:val="00883E93"/>
    <w:rsid w:val="008911BD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65C4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3390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6804"/>
    <w:rsid w:val="00C67999"/>
    <w:rsid w:val="00C9482E"/>
    <w:rsid w:val="00CA1C19"/>
    <w:rsid w:val="00CA344C"/>
    <w:rsid w:val="00CA5BD6"/>
    <w:rsid w:val="00CB0B36"/>
    <w:rsid w:val="00CC4D6F"/>
    <w:rsid w:val="00CD44EC"/>
    <w:rsid w:val="00CD7D91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eaton@idoa.in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doareferences@idoa.in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3698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Deaton, Teresa</cp:lastModifiedBy>
  <cp:revision>3</cp:revision>
  <cp:lastPrinted>2019-06-28T18:45:00Z</cp:lastPrinted>
  <dcterms:created xsi:type="dcterms:W3CDTF">2023-03-16T15:30:00Z</dcterms:created>
  <dcterms:modified xsi:type="dcterms:W3CDTF">2023-03-16T15:30:00Z</dcterms:modified>
</cp:coreProperties>
</file>